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37D32B06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Antragsformular (Anlage </w:t>
            </w:r>
            <w:r w:rsidR="000D16D9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4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7D622D74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FE6F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27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 w:rsidR="00CD239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 202</w:t>
            </w:r>
            <w:r w:rsidR="004D6139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17970124" w:rsidR="00647210" w:rsidRPr="0081632D" w:rsidRDefault="00FE6F58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Mehrweg-Verpackungssysteme</w:t>
            </w:r>
            <w:r w:rsidR="000E0766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0E0766" w:rsidRPr="000E0766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für Transport und Versand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65B95FCB" w14:textId="0BD2ECD9" w:rsidR="00281B7E" w:rsidRPr="00281B7E" w:rsidRDefault="00281B7E" w:rsidP="00281B7E">
      <w:pPr>
        <w:jc w:val="center"/>
        <w:rPr>
          <w:rFonts w:ascii="Verdana" w:hAnsi="Verdana"/>
          <w:b/>
          <w:u w:val="single"/>
        </w:rPr>
      </w:pPr>
      <w:r w:rsidRPr="00281B7E">
        <w:rPr>
          <w:rFonts w:ascii="Verdana" w:hAnsi="Verdana"/>
          <w:b/>
          <w:u w:val="single"/>
        </w:rPr>
        <w:t>Erklärung des</w:t>
      </w:r>
      <w:r w:rsidR="000D16D9">
        <w:rPr>
          <w:rFonts w:ascii="Verdana" w:hAnsi="Verdana"/>
          <w:b/>
          <w:u w:val="single"/>
        </w:rPr>
        <w:t xml:space="preserve"> Verpackungs</w:t>
      </w:r>
      <w:r w:rsidR="00FE6F58">
        <w:rPr>
          <w:rFonts w:ascii="Verdana" w:hAnsi="Verdana"/>
          <w:b/>
          <w:u w:val="single"/>
        </w:rPr>
        <w:t>-H</w:t>
      </w:r>
      <w:r w:rsidRPr="00281B7E">
        <w:rPr>
          <w:rFonts w:ascii="Verdana" w:hAnsi="Verdana"/>
          <w:b/>
          <w:u w:val="single"/>
        </w:rPr>
        <w:t>erstellers</w:t>
      </w:r>
    </w:p>
    <w:p w14:paraId="04B32709" w14:textId="77777777" w:rsidR="00281B7E" w:rsidRDefault="00281B7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11A69F9" w14:textId="79DF06CC" w:rsidR="0081632D" w:rsidRPr="00A56751" w:rsidRDefault="00AA6A95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 xml:space="preserve">Angaben zum </w:t>
      </w:r>
      <w:r w:rsidR="000D16D9">
        <w:rPr>
          <w:rFonts w:ascii="Verdana" w:hAnsi="Verdana"/>
          <w:b/>
          <w:sz w:val="18"/>
          <w:szCs w:val="18"/>
          <w:u w:val="single"/>
        </w:rPr>
        <w:t>Verpackungs-Hersteller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3F6B47B8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72EB29D0" w14:textId="77777777" w:rsidR="000D16D9" w:rsidRDefault="000D16D9" w:rsidP="00786EC0">
      <w:pPr>
        <w:rPr>
          <w:rFonts w:ascii="Verdana" w:hAnsi="Verdana"/>
          <w:sz w:val="18"/>
          <w:szCs w:val="18"/>
        </w:rPr>
      </w:pPr>
    </w:p>
    <w:p w14:paraId="3B8A91C9" w14:textId="77777777" w:rsidR="000A3762" w:rsidRDefault="000A3762" w:rsidP="00281B7E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4EEA4DC4" w14:textId="578E531B" w:rsidR="00281B7E" w:rsidRPr="00281B7E" w:rsidRDefault="00281B7E" w:rsidP="00281B7E">
      <w:pPr>
        <w:spacing w:after="0"/>
        <w:rPr>
          <w:rFonts w:ascii="Verdana" w:hAnsi="Verdana"/>
          <w:b/>
          <w:bCs/>
          <w:sz w:val="18"/>
          <w:szCs w:val="18"/>
        </w:rPr>
      </w:pPr>
      <w:r w:rsidRPr="00281B7E">
        <w:rPr>
          <w:rFonts w:ascii="Verdana" w:hAnsi="Verdana"/>
          <w:b/>
          <w:bCs/>
          <w:sz w:val="18"/>
          <w:szCs w:val="18"/>
        </w:rPr>
        <w:t>Abschnitt 3.</w:t>
      </w:r>
      <w:r w:rsidR="00FE6F58">
        <w:rPr>
          <w:rFonts w:ascii="Verdana" w:hAnsi="Verdana"/>
          <w:b/>
          <w:bCs/>
          <w:sz w:val="18"/>
          <w:szCs w:val="18"/>
        </w:rPr>
        <w:t>4.</w:t>
      </w:r>
      <w:r w:rsidR="000D16D9">
        <w:rPr>
          <w:rFonts w:ascii="Verdana" w:hAnsi="Verdana"/>
          <w:b/>
          <w:bCs/>
          <w:sz w:val="18"/>
          <w:szCs w:val="18"/>
        </w:rPr>
        <w:t>4 Stoffliche Anforderungen</w:t>
      </w:r>
    </w:p>
    <w:p w14:paraId="448BE3B6" w14:textId="77777777" w:rsidR="000D16D9" w:rsidRDefault="000D16D9" w:rsidP="000D16D9">
      <w:pPr>
        <w:rPr>
          <w:rFonts w:ascii="Verdana" w:hAnsi="Verdana"/>
          <w:sz w:val="18"/>
          <w:szCs w:val="18"/>
        </w:rPr>
      </w:pPr>
      <w:r w:rsidRPr="000D16D9">
        <w:rPr>
          <w:rFonts w:ascii="Verdana" w:hAnsi="Verdana"/>
          <w:sz w:val="18"/>
          <w:szCs w:val="18"/>
        </w:rPr>
        <w:t xml:space="preserve">Der Einsatz von folgenden Materialien zur Herstellung der im Mehrweg-System eingesetzten Verpackungen ist nicht zulässig: </w:t>
      </w:r>
    </w:p>
    <w:p w14:paraId="1CA3EB80" w14:textId="77777777" w:rsidR="000D16D9" w:rsidRPr="000D16D9" w:rsidRDefault="000D16D9" w:rsidP="000D16D9">
      <w:pPr>
        <w:rPr>
          <w:rFonts w:ascii="Verdana" w:hAnsi="Verdana"/>
          <w:sz w:val="18"/>
          <w:szCs w:val="18"/>
        </w:rPr>
      </w:pPr>
    </w:p>
    <w:p w14:paraId="45AB8E31" w14:textId="037CF34E" w:rsidR="000D16D9" w:rsidRPr="000D16D9" w:rsidRDefault="000D16D9" w:rsidP="000D16D9">
      <w:pPr>
        <w:pStyle w:val="AufzhlungPunkt1"/>
        <w:jc w:val="left"/>
        <w:rPr>
          <w:rFonts w:eastAsiaTheme="minorHAnsi"/>
          <w:sz w:val="18"/>
          <w:szCs w:val="18"/>
          <w:lang w:eastAsia="en-US"/>
        </w:rPr>
      </w:pPr>
      <w:r w:rsidRPr="000D16D9">
        <w:rPr>
          <w:rFonts w:eastAsiaTheme="minorHAnsi"/>
          <w:sz w:val="18"/>
          <w:szCs w:val="18"/>
          <w:lang w:eastAsia="en-US"/>
        </w:rPr>
        <w:t>Materialien, die Stoffe enthalten, die auf der Kandidatenliste stehen, und oberhalb einer Schwelle von 0,1 </w:t>
      </w:r>
      <w:proofErr w:type="spellStart"/>
      <w:r w:rsidRPr="000D16D9">
        <w:rPr>
          <w:rFonts w:eastAsiaTheme="minorHAnsi"/>
          <w:sz w:val="18"/>
          <w:szCs w:val="18"/>
          <w:lang w:eastAsia="en-US"/>
        </w:rPr>
        <w:t>Gew</w:t>
      </w:r>
      <w:proofErr w:type="spellEnd"/>
      <w:r w:rsidRPr="000D16D9">
        <w:rPr>
          <w:rFonts w:eastAsiaTheme="minorHAnsi"/>
          <w:sz w:val="18"/>
          <w:szCs w:val="18"/>
          <w:lang w:eastAsia="en-US"/>
        </w:rPr>
        <w:t>.-% im Material enthalten sind.</w:t>
      </w:r>
    </w:p>
    <w:p w14:paraId="1EB7080E" w14:textId="513205B8" w:rsidR="005D17F7" w:rsidRPr="000D16D9" w:rsidRDefault="000D16D9" w:rsidP="000D16D9">
      <w:pPr>
        <w:pStyle w:val="AufzhlungPunkt1"/>
        <w:jc w:val="left"/>
        <w:rPr>
          <w:rFonts w:eastAsiaTheme="minorHAnsi"/>
          <w:sz w:val="18"/>
          <w:szCs w:val="18"/>
          <w:lang w:eastAsia="en-US"/>
        </w:rPr>
      </w:pPr>
      <w:r w:rsidRPr="000D16D9">
        <w:rPr>
          <w:rFonts w:eastAsiaTheme="minorHAnsi"/>
          <w:sz w:val="18"/>
          <w:szCs w:val="18"/>
          <w:lang w:eastAsia="en-US"/>
        </w:rPr>
        <w:t>Materialien, die halogenhaltige Polymere, halogenierte Treibmittel oder halogenierte Flammschutzmittel enthalten.</w:t>
      </w:r>
    </w:p>
    <w:p w14:paraId="77CD9D88" w14:textId="75F3936D" w:rsidR="000D16D9" w:rsidRDefault="005D17F7" w:rsidP="00B629A0">
      <w:pPr>
        <w:pStyle w:val="AufzhlungPunkt1"/>
        <w:jc w:val="left"/>
      </w:pPr>
      <w:r w:rsidRPr="00B629A0">
        <w:rPr>
          <w:sz w:val="18"/>
          <w:szCs w:val="18"/>
        </w:rPr>
        <w:t xml:space="preserve">PCR-Materialien aus PET, sofern sie aus dem Pfandsystem für Getränkeflaschen </w:t>
      </w:r>
      <w:r w:rsidR="00990C38" w:rsidRPr="00990C38">
        <w:rPr>
          <w:sz w:val="18"/>
          <w:szCs w:val="18"/>
        </w:rPr>
        <w:t>stammen</w:t>
      </w:r>
    </w:p>
    <w:p w14:paraId="5E39E665" w14:textId="77777777" w:rsidR="000D16D9" w:rsidRDefault="000D16D9" w:rsidP="00786EC0">
      <w:pPr>
        <w:rPr>
          <w:rFonts w:ascii="Verdana" w:hAnsi="Verdana"/>
          <w:sz w:val="18"/>
          <w:szCs w:val="18"/>
        </w:rPr>
      </w:pPr>
    </w:p>
    <w:p w14:paraId="4A22831D" w14:textId="595CB507" w:rsidR="005D17F7" w:rsidRDefault="005D17F7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PET verwendet wird,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8210"/>
      </w:tblGrid>
      <w:tr w:rsidR="00990C38" w:rsidRPr="00A56751" w14:paraId="72E664B0" w14:textId="77777777" w:rsidTr="00B629A0"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0E8EB17C" w14:textId="1C3A4BC2" w:rsidR="00990C38" w:rsidRPr="00A56751" w:rsidRDefault="00990C38" w:rsidP="00B629A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Herkunft PET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8210" w:type="dxa"/>
            <w:shd w:val="clear" w:color="auto" w:fill="E5EFFB"/>
          </w:tcPr>
          <w:p w14:paraId="133BA99B" w14:textId="77777777" w:rsidR="00990C38" w:rsidRPr="00A56751" w:rsidRDefault="00990C38" w:rsidP="00D214B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6E80D91" w14:textId="0F66F8B5" w:rsidR="005D17F7" w:rsidRDefault="005D17F7" w:rsidP="00786EC0">
      <w:pPr>
        <w:rPr>
          <w:rFonts w:ascii="Verdana" w:hAnsi="Verdana"/>
          <w:sz w:val="18"/>
          <w:szCs w:val="18"/>
        </w:rPr>
      </w:pPr>
    </w:p>
    <w:p w14:paraId="6DAAAFFF" w14:textId="77777777" w:rsidR="005D17F7" w:rsidRDefault="005D17F7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5C1E60" w14:paraId="6F471621" w14:textId="77777777" w:rsidTr="005A4B6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4D1303A" w14:textId="4118D098" w:rsidR="005C1E60" w:rsidRPr="005C1E60" w:rsidRDefault="005C1E60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r w:rsidRPr="005C1E60">
              <w:rPr>
                <w:rFonts w:ascii="Verdana" w:hAnsi="Verdana"/>
                <w:b/>
                <w:sz w:val="18"/>
                <w:szCs w:val="18"/>
              </w:rPr>
              <w:t>Hiermit erklären wir die Einhaltung aller Anforderung gemäß Abschnitt 3</w:t>
            </w:r>
            <w:r w:rsidR="00281B7E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FE6F58">
              <w:rPr>
                <w:rFonts w:ascii="Verdana" w:hAnsi="Verdana"/>
                <w:b/>
                <w:sz w:val="18"/>
                <w:szCs w:val="18"/>
              </w:rPr>
              <w:t>4.</w:t>
            </w:r>
            <w:r w:rsidR="000D16D9">
              <w:rPr>
                <w:rFonts w:ascii="Verdana" w:hAnsi="Verdana"/>
                <w:b/>
                <w:sz w:val="18"/>
                <w:szCs w:val="18"/>
              </w:rPr>
              <w:t>4</w:t>
            </w:r>
            <w:r w:rsidRPr="005C1E60">
              <w:rPr>
                <w:rFonts w:ascii="Verdana" w:hAnsi="Verdana"/>
                <w:b/>
                <w:sz w:val="18"/>
                <w:szCs w:val="18"/>
              </w:rPr>
              <w:t xml:space="preserve"> der Vergabekriterien.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83408EC" w14:textId="77777777" w:rsidR="005C1E60" w:rsidRPr="005C1E60" w:rsidRDefault="005A4B66" w:rsidP="005A4B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</w:instrText>
            </w:r>
            <w:bookmarkStart w:id="2" w:name="Kontrollkästchen110"/>
            <w:r>
              <w:rPr>
                <w:rFonts w:ascii="Verdana" w:hAnsi="Verdana"/>
                <w:b/>
                <w:sz w:val="18"/>
                <w:szCs w:val="18"/>
              </w:rPr>
              <w:instrText xml:space="preserve">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02F5C16A" w14:textId="77777777" w:rsidR="00A74F0E" w:rsidRDefault="00A74F0E" w:rsidP="00281B7E">
      <w:pPr>
        <w:rPr>
          <w:rFonts w:ascii="Verdana" w:hAnsi="Verdana"/>
          <w:sz w:val="18"/>
          <w:szCs w:val="18"/>
        </w:rPr>
      </w:pPr>
    </w:p>
    <w:p w14:paraId="52C9E9AF" w14:textId="77777777" w:rsidR="007E24C1" w:rsidRDefault="007E24C1" w:rsidP="00281B7E">
      <w:pPr>
        <w:rPr>
          <w:rFonts w:ascii="Verdana" w:hAnsi="Verdana"/>
          <w:sz w:val="18"/>
          <w:szCs w:val="18"/>
        </w:rPr>
      </w:pPr>
    </w:p>
    <w:p w14:paraId="31708F3E" w14:textId="77777777" w:rsidR="007E24C1" w:rsidRPr="00A74F0E" w:rsidRDefault="007E24C1" w:rsidP="00281B7E">
      <w:pPr>
        <w:rPr>
          <w:rFonts w:ascii="Verdana" w:hAnsi="Verdana"/>
          <w:sz w:val="18"/>
          <w:szCs w:val="18"/>
        </w:rPr>
      </w:pPr>
    </w:p>
    <w:p w14:paraId="027E3292" w14:textId="77777777" w:rsidR="00281B7E" w:rsidRDefault="00281B7E" w:rsidP="00281B7E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281B7E" w:rsidRPr="00934834" w14:paraId="17BDECE9" w14:textId="77777777" w:rsidTr="005907F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66BFF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3D2D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8971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BEE8054" w14:textId="77777777" w:rsidR="00281B7E" w:rsidRPr="00934834" w:rsidRDefault="00281B7E" w:rsidP="005907F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795C94C" wp14:editId="48585003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81B7E" w:rsidRPr="00934834" w14:paraId="39799164" w14:textId="77777777" w:rsidTr="005907F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6AAD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A76C59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49C1F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52F6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81B7E" w:rsidRPr="00934834" w14:paraId="31AACA3C" w14:textId="77777777" w:rsidTr="005907F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B8412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658BE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73F54" w14:textId="77777777" w:rsidR="00281B7E" w:rsidRPr="00934834" w:rsidRDefault="00281B7E" w:rsidP="005907F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25E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001D1AB2" w14:textId="77777777" w:rsidR="00281B7E" w:rsidRPr="00934834" w:rsidRDefault="00281B7E" w:rsidP="00281B7E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 / Firmenstempel</w:t>
      </w:r>
    </w:p>
    <w:p w14:paraId="7F92A305" w14:textId="719FAC17" w:rsidR="00281B7E" w:rsidRPr="00B629A0" w:rsidRDefault="00B83944" w:rsidP="00281B7E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B629A0">
        <w:rPr>
          <w:rFonts w:ascii="Verdana" w:hAnsi="Verdana"/>
          <w:b/>
          <w:bCs/>
          <w:sz w:val="20"/>
          <w:szCs w:val="20"/>
        </w:rPr>
        <w:t xml:space="preserve">    des Verpackungs-Herstellers</w:t>
      </w:r>
    </w:p>
    <w:sectPr w:rsidR="00281B7E" w:rsidRPr="00B629A0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24321" w14:textId="77777777" w:rsidR="003A0F44" w:rsidRDefault="003A0F44" w:rsidP="00E02F60">
      <w:pPr>
        <w:spacing w:before="0" w:after="0"/>
      </w:pPr>
      <w:r>
        <w:separator/>
      </w:r>
    </w:p>
  </w:endnote>
  <w:endnote w:type="continuationSeparator" w:id="0">
    <w:p w14:paraId="4682700F" w14:textId="77777777" w:rsidR="003A0F44" w:rsidRDefault="003A0F4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512E4BB0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 xml:space="preserve">Anlage </w:t>
            </w:r>
            <w:r w:rsidR="00D46E05">
              <w:rPr>
                <w:rFonts w:ascii="Verdana" w:hAnsi="Verdana"/>
                <w:sz w:val="18"/>
                <w:szCs w:val="18"/>
              </w:rPr>
              <w:t>4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FE6F58">
              <w:rPr>
                <w:rFonts w:ascii="Verdana" w:hAnsi="Verdana"/>
                <w:bCs/>
                <w:sz w:val="18"/>
                <w:szCs w:val="18"/>
              </w:rPr>
              <w:t>27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5449DA">
              <w:rPr>
                <w:rFonts w:ascii="Verdana" w:hAnsi="Verdana"/>
                <w:bCs/>
                <w:sz w:val="18"/>
                <w:szCs w:val="18"/>
              </w:rPr>
              <w:t>Ausgabe Januar 202</w:t>
            </w:r>
            <w:r w:rsidR="004D6139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E8FB9" w14:textId="77777777" w:rsidR="003A0F44" w:rsidRDefault="003A0F44" w:rsidP="00E02F60">
      <w:pPr>
        <w:spacing w:before="0" w:after="0"/>
      </w:pPr>
      <w:r>
        <w:separator/>
      </w:r>
    </w:p>
  </w:footnote>
  <w:footnote w:type="continuationSeparator" w:id="0">
    <w:p w14:paraId="2FF2F300" w14:textId="77777777" w:rsidR="003A0F44" w:rsidRDefault="003A0F4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00547098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 w:rsidRPr="00B629A0">
      <w:rPr>
        <w:rFonts w:ascii="Verdana" w:hAnsi="Verdana"/>
        <w:b/>
        <w:sz w:val="18"/>
        <w:szCs w:val="18"/>
      </w:rPr>
      <w:t>Letzte Aktualisierung</w:t>
    </w:r>
    <w:r w:rsidRPr="00B629A0">
      <w:rPr>
        <w:rFonts w:ascii="Verdana" w:hAnsi="Verdana"/>
        <w:b/>
        <w:sz w:val="18"/>
        <w:szCs w:val="18"/>
      </w:rPr>
      <w:t xml:space="preserve">:   </w:t>
    </w:r>
    <w:r w:rsidR="00B629A0">
      <w:rPr>
        <w:rFonts w:ascii="Verdana" w:hAnsi="Verdana"/>
        <w:b/>
        <w:sz w:val="18"/>
        <w:szCs w:val="18"/>
      </w:rPr>
      <w:t>26</w:t>
    </w:r>
    <w:r w:rsidR="00133A4F" w:rsidRPr="00B629A0">
      <w:rPr>
        <w:rFonts w:ascii="Verdana" w:hAnsi="Verdana"/>
        <w:b/>
        <w:sz w:val="18"/>
        <w:szCs w:val="18"/>
      </w:rPr>
      <w:t>.</w:t>
    </w:r>
    <w:r w:rsidR="00B629A0">
      <w:rPr>
        <w:rFonts w:ascii="Verdana" w:hAnsi="Verdana"/>
        <w:b/>
        <w:sz w:val="18"/>
        <w:szCs w:val="18"/>
      </w:rPr>
      <w:t>05</w:t>
    </w:r>
    <w:r w:rsidR="00133A4F" w:rsidRPr="00B629A0">
      <w:rPr>
        <w:rFonts w:ascii="Verdana" w:hAnsi="Verdana"/>
        <w:b/>
        <w:sz w:val="18"/>
        <w:szCs w:val="18"/>
      </w:rPr>
      <w:t>.20</w:t>
    </w:r>
    <w:r w:rsidR="00E04A5F" w:rsidRPr="00B629A0">
      <w:rPr>
        <w:rFonts w:ascii="Verdana" w:hAnsi="Verdana"/>
        <w:b/>
        <w:sz w:val="18"/>
        <w:szCs w:val="1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180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forms" w:enforcement="1" w:cryptProviderType="rsaAES" w:cryptAlgorithmClass="hash" w:cryptAlgorithmType="typeAny" w:cryptAlgorithmSid="14" w:cryptSpinCount="100000" w:hash="UE32RFmqf2cITxPBo9A6MJUbwAahOtkaOyRHdxWitsxPfW87mk/KZ2ESUvOIX+6f3lzRORTwfjFcrHYzFp55Zw==" w:salt="vczBp2gT46t4u6Y7wtnW7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D87"/>
    <w:rsid w:val="00040E04"/>
    <w:rsid w:val="00062BB2"/>
    <w:rsid w:val="000A3762"/>
    <w:rsid w:val="000D16D9"/>
    <w:rsid w:val="000D6ECC"/>
    <w:rsid w:val="000E0766"/>
    <w:rsid w:val="000F2FC1"/>
    <w:rsid w:val="00133A4F"/>
    <w:rsid w:val="001775D4"/>
    <w:rsid w:val="00195FA6"/>
    <w:rsid w:val="001F6AB9"/>
    <w:rsid w:val="00230E9F"/>
    <w:rsid w:val="00245A17"/>
    <w:rsid w:val="00281B7E"/>
    <w:rsid w:val="0029242B"/>
    <w:rsid w:val="002C21D1"/>
    <w:rsid w:val="002D20E7"/>
    <w:rsid w:val="00315791"/>
    <w:rsid w:val="00327299"/>
    <w:rsid w:val="00360FCA"/>
    <w:rsid w:val="003A0F44"/>
    <w:rsid w:val="003A1CB9"/>
    <w:rsid w:val="003A5CE7"/>
    <w:rsid w:val="0041524F"/>
    <w:rsid w:val="00446269"/>
    <w:rsid w:val="0049762E"/>
    <w:rsid w:val="004A0A17"/>
    <w:rsid w:val="004C2939"/>
    <w:rsid w:val="004D6139"/>
    <w:rsid w:val="004E5840"/>
    <w:rsid w:val="004F4853"/>
    <w:rsid w:val="005449DA"/>
    <w:rsid w:val="005A0B09"/>
    <w:rsid w:val="005A4B66"/>
    <w:rsid w:val="005C1E60"/>
    <w:rsid w:val="005D17F7"/>
    <w:rsid w:val="00611A3B"/>
    <w:rsid w:val="006338A2"/>
    <w:rsid w:val="00647210"/>
    <w:rsid w:val="0065609B"/>
    <w:rsid w:val="006650CD"/>
    <w:rsid w:val="0073482E"/>
    <w:rsid w:val="0075042A"/>
    <w:rsid w:val="00755399"/>
    <w:rsid w:val="00763F11"/>
    <w:rsid w:val="00786EC0"/>
    <w:rsid w:val="007E0226"/>
    <w:rsid w:val="007E238F"/>
    <w:rsid w:val="007E24C1"/>
    <w:rsid w:val="0081632D"/>
    <w:rsid w:val="008471A1"/>
    <w:rsid w:val="008554B9"/>
    <w:rsid w:val="00864261"/>
    <w:rsid w:val="00867AAF"/>
    <w:rsid w:val="0089387E"/>
    <w:rsid w:val="008E3D40"/>
    <w:rsid w:val="008E3E96"/>
    <w:rsid w:val="0091631B"/>
    <w:rsid w:val="00931F32"/>
    <w:rsid w:val="0095530D"/>
    <w:rsid w:val="00990C38"/>
    <w:rsid w:val="00A25770"/>
    <w:rsid w:val="00A27C38"/>
    <w:rsid w:val="00A53A90"/>
    <w:rsid w:val="00A56751"/>
    <w:rsid w:val="00A74F0E"/>
    <w:rsid w:val="00A816C3"/>
    <w:rsid w:val="00A94838"/>
    <w:rsid w:val="00A97331"/>
    <w:rsid w:val="00AA1040"/>
    <w:rsid w:val="00AA6A95"/>
    <w:rsid w:val="00AC5D3F"/>
    <w:rsid w:val="00B21ECF"/>
    <w:rsid w:val="00B629A0"/>
    <w:rsid w:val="00B82CD2"/>
    <w:rsid w:val="00B83944"/>
    <w:rsid w:val="00BE3A84"/>
    <w:rsid w:val="00BF0199"/>
    <w:rsid w:val="00C22C79"/>
    <w:rsid w:val="00C37B6B"/>
    <w:rsid w:val="00C508AB"/>
    <w:rsid w:val="00CC2FEE"/>
    <w:rsid w:val="00CD239E"/>
    <w:rsid w:val="00D32804"/>
    <w:rsid w:val="00D34645"/>
    <w:rsid w:val="00D46E05"/>
    <w:rsid w:val="00DB4458"/>
    <w:rsid w:val="00DF2F91"/>
    <w:rsid w:val="00E02F60"/>
    <w:rsid w:val="00E03704"/>
    <w:rsid w:val="00E04A5F"/>
    <w:rsid w:val="00E3068E"/>
    <w:rsid w:val="00E55853"/>
    <w:rsid w:val="00E84469"/>
    <w:rsid w:val="00E942E2"/>
    <w:rsid w:val="00EA5D65"/>
    <w:rsid w:val="00EB4C83"/>
    <w:rsid w:val="00EC031F"/>
    <w:rsid w:val="00EC064E"/>
    <w:rsid w:val="00EF02DA"/>
    <w:rsid w:val="00F30520"/>
    <w:rsid w:val="00FD46F4"/>
    <w:rsid w:val="00FE46DE"/>
    <w:rsid w:val="00FE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281B7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53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53A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53A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3A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3A90"/>
    <w:rPr>
      <w:b/>
      <w:bCs/>
      <w:sz w:val="20"/>
      <w:szCs w:val="20"/>
    </w:rPr>
  </w:style>
  <w:style w:type="paragraph" w:customStyle="1" w:styleId="AufzhlungPunkt1">
    <w:name w:val="Aufzählung Punkt 1"/>
    <w:basedOn w:val="Standard"/>
    <w:link w:val="AufzhlungPunkt1Zchn"/>
    <w:uiPriority w:val="99"/>
    <w:qFormat/>
    <w:rsid w:val="000D16D9"/>
    <w:pPr>
      <w:numPr>
        <w:numId w:val="1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uiPriority w:val="99"/>
    <w:rsid w:val="000D16D9"/>
    <w:rPr>
      <w:rFonts w:ascii="Verdana" w:eastAsiaTheme="minorEastAsia" w:hAnsi="Verdana"/>
      <w:sz w:val="20"/>
      <w:szCs w:val="20"/>
      <w:lang w:eastAsia="ja-JP"/>
    </w:rPr>
  </w:style>
  <w:style w:type="paragraph" w:styleId="berarbeitung">
    <w:name w:val="Revision"/>
    <w:hidden/>
    <w:uiPriority w:val="99"/>
    <w:semiHidden/>
    <w:rsid w:val="00B83944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10</cp:revision>
  <dcterms:created xsi:type="dcterms:W3CDTF">2025-04-11T09:33:00Z</dcterms:created>
  <dcterms:modified xsi:type="dcterms:W3CDTF">2025-05-26T12:19:00Z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